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0BAF3" w14:textId="15487767" w:rsidR="00DB5A00" w:rsidRDefault="00A73E9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Znak sprawy: UŚ/</w:t>
      </w:r>
      <w:r w:rsidR="00482360"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</w:rPr>
        <w:t>/</w:t>
      </w:r>
      <w:r w:rsidR="00A53DFA">
        <w:rPr>
          <w:rFonts w:ascii="Times New Roman" w:hAnsi="Times New Roman"/>
          <w:color w:val="000000"/>
          <w:sz w:val="24"/>
          <w:szCs w:val="24"/>
        </w:rPr>
        <w:t>1</w:t>
      </w:r>
      <w:r w:rsidR="0065537C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>/202</w:t>
      </w:r>
      <w:r w:rsidR="00D41BCF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14:paraId="34E1077F" w14:textId="77777777" w:rsidR="00DB5A00" w:rsidRDefault="00DB5A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E9597F" w14:textId="77777777" w:rsidR="00DB5A00" w:rsidRDefault="00DB5A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1B261F" w14:textId="2481F0D2" w:rsidR="00DB5A00" w:rsidRDefault="00A73E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OGŁOSZENIE Nr UŚ/</w:t>
      </w:r>
      <w:r w:rsidR="00482360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/</w:t>
      </w:r>
      <w:r w:rsidR="00A53DFA">
        <w:rPr>
          <w:rFonts w:ascii="Times New Roman" w:hAnsi="Times New Roman"/>
          <w:sz w:val="24"/>
          <w:szCs w:val="24"/>
        </w:rPr>
        <w:t>1</w:t>
      </w:r>
      <w:r w:rsidR="005F52E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/202</w:t>
      </w:r>
      <w:r w:rsidR="00D41BCF">
        <w:rPr>
          <w:rFonts w:ascii="Times New Roman" w:hAnsi="Times New Roman"/>
          <w:sz w:val="24"/>
          <w:szCs w:val="24"/>
        </w:rPr>
        <w:t>2</w:t>
      </w:r>
    </w:p>
    <w:p w14:paraId="42922397" w14:textId="7E272EFE" w:rsidR="00DB5A00" w:rsidRDefault="00A73E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KONKURS OFERT  O UDZIELANIE ŚWIADCZEŃ OPIEKI  ZDROWOTNEJ</w:t>
      </w:r>
    </w:p>
    <w:p w14:paraId="7B6C37C3" w14:textId="10CAAA21" w:rsidR="00DB5A00" w:rsidRDefault="00A73E97">
      <w:pPr>
        <w:spacing w:after="0" w:line="240" w:lineRule="auto"/>
        <w:ind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kod CPV: </w:t>
      </w:r>
      <w:r>
        <w:rPr>
          <w:rFonts w:ascii="Times New Roman" w:hAnsi="Times New Roman"/>
          <w:bCs/>
          <w:sz w:val="24"/>
          <w:szCs w:val="24"/>
        </w:rPr>
        <w:tab/>
        <w:t>8514</w:t>
      </w:r>
      <w:r w:rsidR="00161F3C">
        <w:rPr>
          <w:rFonts w:ascii="Times New Roman" w:hAnsi="Times New Roman"/>
          <w:bCs/>
          <w:sz w:val="24"/>
          <w:szCs w:val="24"/>
        </w:rPr>
        <w:t>00</w:t>
      </w:r>
      <w:r>
        <w:rPr>
          <w:rFonts w:ascii="Times New Roman" w:hAnsi="Times New Roman"/>
          <w:bCs/>
          <w:sz w:val="24"/>
          <w:szCs w:val="24"/>
        </w:rPr>
        <w:t>00-</w:t>
      </w:r>
      <w:r w:rsidR="00161F3C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  - </w:t>
      </w:r>
      <w:r w:rsidR="00161F3C">
        <w:rPr>
          <w:rFonts w:ascii="Times New Roman" w:hAnsi="Times New Roman"/>
          <w:bCs/>
          <w:sz w:val="24"/>
          <w:szCs w:val="24"/>
        </w:rPr>
        <w:t>Różne usługi w dziedzinie zdrowia</w:t>
      </w:r>
    </w:p>
    <w:p w14:paraId="01A420DD" w14:textId="533FD380" w:rsidR="00DB5A00" w:rsidRDefault="00DB5A00">
      <w:pPr>
        <w:spacing w:after="0" w:line="240" w:lineRule="auto"/>
        <w:ind w:left="1416" w:firstLine="708"/>
        <w:rPr>
          <w:rFonts w:ascii="Times New Roman" w:hAnsi="Times New Roman"/>
          <w:bCs/>
          <w:sz w:val="24"/>
          <w:szCs w:val="24"/>
        </w:rPr>
      </w:pPr>
    </w:p>
    <w:p w14:paraId="108D7CDA" w14:textId="77777777" w:rsidR="00DB5A00" w:rsidRDefault="00A73E9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1EFB8460" w14:textId="77777777" w:rsidR="00DB5A00" w:rsidRDefault="00DB5A0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212194D" w14:textId="235C9315" w:rsidR="00DB5A00" w:rsidRDefault="00A73E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podstawie ustawy z dnia 15 kwietnia 2011r. o działalno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 leczniczej (</w:t>
      </w:r>
      <w:r w:rsidR="003A18C4">
        <w:rPr>
          <w:rFonts w:ascii="Times New Roman" w:hAnsi="Times New Roman"/>
          <w:sz w:val="24"/>
          <w:szCs w:val="24"/>
        </w:rPr>
        <w:t>tj.</w:t>
      </w:r>
      <w:r>
        <w:rPr>
          <w:rFonts w:ascii="Times New Roman" w:hAnsi="Times New Roman"/>
          <w:sz w:val="24"/>
          <w:szCs w:val="24"/>
        </w:rPr>
        <w:t xml:space="preserve"> Dz.U. z 20</w:t>
      </w:r>
      <w:r w:rsidR="003E4906">
        <w:rPr>
          <w:rFonts w:ascii="Times New Roman" w:hAnsi="Times New Roman"/>
          <w:sz w:val="24"/>
          <w:szCs w:val="24"/>
        </w:rPr>
        <w:t>2</w:t>
      </w:r>
      <w:r w:rsidR="000039A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r. poz. </w:t>
      </w:r>
      <w:r w:rsidR="000039A4">
        <w:rPr>
          <w:rFonts w:ascii="Times New Roman" w:hAnsi="Times New Roman"/>
          <w:sz w:val="24"/>
          <w:szCs w:val="24"/>
        </w:rPr>
        <w:t>633</w:t>
      </w:r>
      <w:r>
        <w:rPr>
          <w:rFonts w:ascii="Times New Roman" w:hAnsi="Times New Roman"/>
          <w:sz w:val="24"/>
          <w:szCs w:val="24"/>
        </w:rPr>
        <w:t xml:space="preserve"> r., z póź.zm.) oraz ustawy z dnia 27 sierpnia 2004 r. o 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wiadczeniach opieki zdrowotnej finansowanej ze 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rodków publicznych (</w:t>
      </w:r>
      <w:r w:rsidR="003A18C4">
        <w:rPr>
          <w:rFonts w:ascii="Times New Roman" w:hAnsi="Times New Roman"/>
          <w:sz w:val="24"/>
          <w:szCs w:val="24"/>
        </w:rPr>
        <w:t xml:space="preserve">tj. </w:t>
      </w:r>
      <w:r>
        <w:rPr>
          <w:rFonts w:ascii="Times New Roman" w:hAnsi="Times New Roman"/>
          <w:sz w:val="24"/>
          <w:szCs w:val="24"/>
        </w:rPr>
        <w:t>Dz.U. z 20</w:t>
      </w:r>
      <w:r w:rsidR="00927E10">
        <w:rPr>
          <w:rFonts w:ascii="Times New Roman" w:hAnsi="Times New Roman"/>
          <w:sz w:val="24"/>
          <w:szCs w:val="24"/>
        </w:rPr>
        <w:t>2</w:t>
      </w:r>
      <w:r w:rsidR="003A18C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r. poz. 1</w:t>
      </w:r>
      <w:r w:rsidR="003A18C4">
        <w:rPr>
          <w:rFonts w:ascii="Times New Roman" w:hAnsi="Times New Roman"/>
          <w:sz w:val="24"/>
          <w:szCs w:val="24"/>
        </w:rPr>
        <w:t>285</w:t>
      </w:r>
      <w:r>
        <w:rPr>
          <w:rFonts w:ascii="Times New Roman" w:hAnsi="Times New Roman"/>
          <w:sz w:val="24"/>
          <w:szCs w:val="24"/>
        </w:rPr>
        <w:t xml:space="preserve">  ze zm.). </w:t>
      </w:r>
    </w:p>
    <w:p w14:paraId="7B616690" w14:textId="77777777" w:rsidR="00DB5A00" w:rsidRDefault="00DB5A0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2A8A4B9" w14:textId="77777777" w:rsidR="00DB5A00" w:rsidRDefault="00A73E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„Uzdrowisko Świnoujście” S.A.  w Świnoujściu</w:t>
      </w:r>
    </w:p>
    <w:p w14:paraId="7AC43FEB" w14:textId="77777777" w:rsidR="00DB5A00" w:rsidRDefault="00A73E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Nowowiejskiego 2</w:t>
      </w:r>
    </w:p>
    <w:p w14:paraId="55D51E18" w14:textId="77777777" w:rsidR="00DB5A00" w:rsidRDefault="00DB5A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BF06525" w14:textId="77777777" w:rsidR="00DB5A00" w:rsidRDefault="00A73E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zaprasza</w:t>
      </w:r>
    </w:p>
    <w:p w14:paraId="006521E6" w14:textId="77777777" w:rsidR="00DB5A00" w:rsidRDefault="00DB5A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D225EF" w14:textId="4FD4A200" w:rsidR="00DB5A00" w:rsidRDefault="00A73E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do składania ofert i uczestniczenia w konkursie ofert poprzedzającym zawarcie umów </w:t>
      </w:r>
      <w:r>
        <w:rPr>
          <w:rFonts w:ascii="Times New Roman" w:hAnsi="Times New Roman"/>
          <w:b/>
          <w:bCs/>
          <w:sz w:val="24"/>
          <w:szCs w:val="24"/>
        </w:rPr>
        <w:br/>
        <w:t xml:space="preserve">o udzielanie </w:t>
      </w:r>
      <w:r>
        <w:rPr>
          <w:rFonts w:ascii="TimesNewRoman" w:eastAsia="TimesNewRoman" w:hAnsi="TimesNewRoman" w:cs="TimesNewRoman"/>
          <w:b/>
          <w:sz w:val="24"/>
          <w:szCs w:val="24"/>
        </w:rPr>
        <w:t>ś</w:t>
      </w:r>
      <w:r>
        <w:rPr>
          <w:rFonts w:ascii="Times New Roman" w:hAnsi="Times New Roman"/>
          <w:b/>
          <w:bCs/>
          <w:sz w:val="24"/>
          <w:szCs w:val="24"/>
        </w:rPr>
        <w:t>wiadcze</w:t>
      </w:r>
      <w:r>
        <w:rPr>
          <w:rFonts w:ascii="TimesNewRoman" w:eastAsia="TimesNewRoman" w:hAnsi="TimesNewRoman" w:cs="TimesNewRoman"/>
          <w:b/>
          <w:sz w:val="24"/>
          <w:szCs w:val="24"/>
        </w:rPr>
        <w:t xml:space="preserve">ń </w:t>
      </w:r>
      <w:r>
        <w:rPr>
          <w:rFonts w:ascii="Times New Roman" w:eastAsia="TimesNewRoman" w:hAnsi="Times New Roman"/>
          <w:b/>
          <w:sz w:val="24"/>
          <w:szCs w:val="24"/>
        </w:rPr>
        <w:t>opieki</w:t>
      </w:r>
      <w:r>
        <w:rPr>
          <w:rFonts w:ascii="TimesNewRoman" w:eastAsia="TimesNewRoman" w:hAnsi="TimesNewRoman" w:cs="TimesNew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zdrowotnej przez osoby wykonuj</w:t>
      </w:r>
      <w:r>
        <w:rPr>
          <w:rFonts w:ascii="TimesNewRoman" w:eastAsia="TimesNewRoman" w:hAnsi="TimesNewRoman" w:cs="TimesNewRoman"/>
          <w:b/>
          <w:sz w:val="24"/>
          <w:szCs w:val="24"/>
        </w:rPr>
        <w:t>ą</w:t>
      </w:r>
      <w:r>
        <w:rPr>
          <w:rFonts w:ascii="Times New Roman" w:hAnsi="Times New Roman"/>
          <w:b/>
          <w:bCs/>
          <w:sz w:val="24"/>
          <w:szCs w:val="24"/>
        </w:rPr>
        <w:t xml:space="preserve">ce zawód </w:t>
      </w:r>
      <w:r w:rsidR="0065537C">
        <w:rPr>
          <w:rFonts w:ascii="Times New Roman" w:hAnsi="Times New Roman"/>
          <w:b/>
          <w:bCs/>
          <w:sz w:val="24"/>
          <w:szCs w:val="24"/>
        </w:rPr>
        <w:t xml:space="preserve">dietetyka lub </w:t>
      </w:r>
      <w:proofErr w:type="spellStart"/>
      <w:r w:rsidR="0065537C">
        <w:rPr>
          <w:rFonts w:ascii="Times New Roman" w:hAnsi="Times New Roman"/>
          <w:b/>
          <w:bCs/>
          <w:sz w:val="24"/>
          <w:szCs w:val="24"/>
        </w:rPr>
        <w:t>psychodietetyka</w:t>
      </w:r>
      <w:proofErr w:type="spellEnd"/>
      <w:r w:rsidR="0065537C">
        <w:rPr>
          <w:rFonts w:ascii="Times New Roman" w:hAnsi="Times New Roman"/>
          <w:b/>
          <w:bCs/>
          <w:sz w:val="24"/>
          <w:szCs w:val="24"/>
        </w:rPr>
        <w:t xml:space="preserve"> lub specjalisty</w:t>
      </w:r>
      <w:r w:rsidR="007C44AC">
        <w:rPr>
          <w:rFonts w:ascii="Times New Roman" w:hAnsi="Times New Roman"/>
          <w:b/>
          <w:bCs/>
          <w:sz w:val="24"/>
          <w:szCs w:val="24"/>
        </w:rPr>
        <w:t xml:space="preserve"> w zakresie</w:t>
      </w:r>
      <w:r w:rsidR="0065537C">
        <w:rPr>
          <w:rFonts w:ascii="Times New Roman" w:hAnsi="Times New Roman"/>
          <w:b/>
          <w:bCs/>
          <w:sz w:val="24"/>
          <w:szCs w:val="24"/>
        </w:rPr>
        <w:t xml:space="preserve"> promocji </w:t>
      </w:r>
      <w:r w:rsidR="007C44AC">
        <w:rPr>
          <w:rFonts w:ascii="Times New Roman" w:hAnsi="Times New Roman"/>
          <w:b/>
          <w:bCs/>
          <w:sz w:val="24"/>
          <w:szCs w:val="24"/>
        </w:rPr>
        <w:t xml:space="preserve"> zdrowia </w:t>
      </w:r>
      <w:r w:rsidR="0065537C">
        <w:rPr>
          <w:rFonts w:ascii="Times New Roman" w:hAnsi="Times New Roman"/>
          <w:b/>
          <w:bCs/>
          <w:sz w:val="24"/>
          <w:szCs w:val="24"/>
        </w:rPr>
        <w:t>i edukacji zdrowotnej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14:paraId="13061034" w14:textId="77777777" w:rsidR="00DB5A00" w:rsidRDefault="00DB5A0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AA85C9A" w14:textId="77777777" w:rsidR="00DB5A00" w:rsidRDefault="00A73E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 Przedmiot zamówienia</w:t>
      </w:r>
    </w:p>
    <w:p w14:paraId="57F5653F" w14:textId="06ED18E1" w:rsidR="00DB5A00" w:rsidRDefault="00A73E97" w:rsidP="0065537C">
      <w:pPr>
        <w:spacing w:after="0" w:line="240" w:lineRule="auto"/>
        <w:ind w:left="705" w:hanging="70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ab/>
        <w:t xml:space="preserve">Przedmiotem zamówienia jest: </w:t>
      </w:r>
      <w:r>
        <w:rPr>
          <w:rFonts w:ascii="Times New Roman" w:hAnsi="Times New Roman"/>
          <w:b/>
          <w:bCs/>
          <w:sz w:val="24"/>
          <w:szCs w:val="24"/>
        </w:rPr>
        <w:t xml:space="preserve">udzielanie </w:t>
      </w:r>
      <w:r>
        <w:rPr>
          <w:rFonts w:ascii="TimesNewRoman" w:eastAsia="TimesNewRoman" w:hAnsi="TimesNewRoman" w:cs="TimesNewRoman"/>
          <w:b/>
          <w:sz w:val="24"/>
          <w:szCs w:val="24"/>
        </w:rPr>
        <w:t>ś</w:t>
      </w:r>
      <w:r>
        <w:rPr>
          <w:rFonts w:ascii="Times New Roman" w:hAnsi="Times New Roman"/>
          <w:b/>
          <w:bCs/>
          <w:sz w:val="24"/>
          <w:szCs w:val="24"/>
        </w:rPr>
        <w:t>wiadcze</w:t>
      </w:r>
      <w:r>
        <w:rPr>
          <w:rFonts w:ascii="TimesNewRoman" w:eastAsia="TimesNewRoman" w:hAnsi="TimesNewRoman" w:cs="TimesNewRoman"/>
          <w:b/>
          <w:sz w:val="24"/>
          <w:szCs w:val="24"/>
        </w:rPr>
        <w:t xml:space="preserve">ń </w:t>
      </w:r>
      <w:r>
        <w:rPr>
          <w:rFonts w:ascii="Times New Roman" w:eastAsia="TimesNewRoman" w:hAnsi="Times New Roman"/>
          <w:b/>
          <w:sz w:val="24"/>
          <w:szCs w:val="24"/>
        </w:rPr>
        <w:t>opieki zdrowotnej</w:t>
      </w:r>
      <w:r>
        <w:rPr>
          <w:rFonts w:ascii="Times New Roman" w:hAnsi="Times New Roman"/>
          <w:b/>
          <w:bCs/>
          <w:sz w:val="24"/>
          <w:szCs w:val="24"/>
        </w:rPr>
        <w:t xml:space="preserve"> przez osoby  wykonuj</w:t>
      </w:r>
      <w:r>
        <w:rPr>
          <w:rFonts w:ascii="TimesNewRoman" w:eastAsia="TimesNewRoman" w:hAnsi="TimesNewRoman" w:cs="TimesNewRoman"/>
          <w:b/>
          <w:sz w:val="24"/>
          <w:szCs w:val="24"/>
        </w:rPr>
        <w:t>ą</w:t>
      </w:r>
      <w:r>
        <w:rPr>
          <w:rFonts w:ascii="Times New Roman" w:hAnsi="Times New Roman"/>
          <w:b/>
          <w:bCs/>
          <w:sz w:val="24"/>
          <w:szCs w:val="24"/>
        </w:rPr>
        <w:t xml:space="preserve">ce zawód </w:t>
      </w:r>
      <w:r w:rsidR="0065537C">
        <w:rPr>
          <w:rFonts w:ascii="Times New Roman" w:hAnsi="Times New Roman"/>
          <w:b/>
          <w:bCs/>
          <w:sz w:val="24"/>
          <w:szCs w:val="24"/>
        </w:rPr>
        <w:t xml:space="preserve">dietetyka lub </w:t>
      </w:r>
      <w:proofErr w:type="spellStart"/>
      <w:r w:rsidR="0065537C">
        <w:rPr>
          <w:rFonts w:ascii="Times New Roman" w:hAnsi="Times New Roman"/>
          <w:b/>
          <w:bCs/>
          <w:sz w:val="24"/>
          <w:szCs w:val="24"/>
        </w:rPr>
        <w:t>psychodietetyka</w:t>
      </w:r>
      <w:proofErr w:type="spellEnd"/>
      <w:r w:rsidR="0065537C">
        <w:rPr>
          <w:rFonts w:ascii="Times New Roman" w:hAnsi="Times New Roman"/>
          <w:b/>
          <w:bCs/>
          <w:sz w:val="24"/>
          <w:szCs w:val="24"/>
        </w:rPr>
        <w:t xml:space="preserve"> lub specjalisty </w:t>
      </w:r>
      <w:r w:rsidR="007C44AC">
        <w:rPr>
          <w:rFonts w:ascii="Times New Roman" w:hAnsi="Times New Roman"/>
          <w:b/>
          <w:bCs/>
          <w:sz w:val="24"/>
          <w:szCs w:val="24"/>
        </w:rPr>
        <w:t xml:space="preserve">w zakresie </w:t>
      </w:r>
      <w:r w:rsidR="0065537C">
        <w:rPr>
          <w:rFonts w:ascii="Times New Roman" w:hAnsi="Times New Roman"/>
          <w:b/>
          <w:bCs/>
          <w:sz w:val="24"/>
          <w:szCs w:val="24"/>
        </w:rPr>
        <w:t xml:space="preserve">promocji </w:t>
      </w:r>
      <w:r w:rsidR="007C44AC">
        <w:rPr>
          <w:rFonts w:ascii="Times New Roman" w:hAnsi="Times New Roman"/>
          <w:b/>
          <w:bCs/>
          <w:sz w:val="24"/>
          <w:szCs w:val="24"/>
        </w:rPr>
        <w:t xml:space="preserve">zdrowia </w:t>
      </w:r>
      <w:r w:rsidR="0065537C">
        <w:rPr>
          <w:rFonts w:ascii="Times New Roman" w:hAnsi="Times New Roman"/>
          <w:b/>
          <w:bCs/>
          <w:sz w:val="24"/>
          <w:szCs w:val="24"/>
        </w:rPr>
        <w:t>i edukacji zdrowotnej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dla pacjentów Uzdrowiska</w:t>
      </w:r>
      <w:r w:rsidR="00A6262C">
        <w:rPr>
          <w:rFonts w:ascii="Times New Roman" w:hAnsi="Times New Roman"/>
          <w:sz w:val="24"/>
          <w:szCs w:val="24"/>
        </w:rPr>
        <w:t xml:space="preserve"> Świnoujście S.A.</w:t>
      </w:r>
      <w:r>
        <w:rPr>
          <w:rFonts w:ascii="Times New Roman" w:hAnsi="Times New Roman"/>
          <w:sz w:val="24"/>
          <w:szCs w:val="24"/>
        </w:rPr>
        <w:t>, (kod CPV:.</w:t>
      </w:r>
      <w:r>
        <w:rPr>
          <w:rFonts w:ascii="Times New Roman" w:hAnsi="Times New Roman"/>
          <w:bCs/>
          <w:sz w:val="24"/>
          <w:szCs w:val="24"/>
        </w:rPr>
        <w:t xml:space="preserve"> 8514</w:t>
      </w:r>
      <w:r w:rsidR="007C44AC">
        <w:rPr>
          <w:rFonts w:ascii="Times New Roman" w:hAnsi="Times New Roman"/>
          <w:bCs/>
          <w:sz w:val="24"/>
          <w:szCs w:val="24"/>
        </w:rPr>
        <w:t>0000-</w:t>
      </w:r>
      <w:r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).</w:t>
      </w:r>
    </w:p>
    <w:p w14:paraId="7C3A11E7" w14:textId="77777777" w:rsidR="00DB5A00" w:rsidRDefault="00A73E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ab/>
        <w:t xml:space="preserve">Zlecone 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wiadczenia obejmowa</w:t>
      </w:r>
      <w:r>
        <w:rPr>
          <w:rFonts w:ascii="TimesNewRoman" w:eastAsia="TimesNewRoman" w:hAnsi="TimesNewRoman" w:cs="TimesNewRoman"/>
          <w:sz w:val="24"/>
          <w:szCs w:val="24"/>
        </w:rPr>
        <w:t xml:space="preserve">ć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NewRoman" w:eastAsia="TimesNewRoman" w:hAnsi="TimesNewRoman" w:cs="TimesNew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:</w:t>
      </w:r>
    </w:p>
    <w:p w14:paraId="75BF2A61" w14:textId="04188F08" w:rsidR="0065537C" w:rsidRDefault="00A73E97" w:rsidP="0065537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świadczenia opieki zdrowotnej w zakresie </w:t>
      </w:r>
      <w:r w:rsidR="007C44AC">
        <w:rPr>
          <w:rFonts w:ascii="Times New Roman" w:hAnsi="Times New Roman"/>
          <w:sz w:val="24"/>
          <w:szCs w:val="24"/>
        </w:rPr>
        <w:t xml:space="preserve">promocji zdrowia i </w:t>
      </w:r>
      <w:r w:rsidR="0065537C">
        <w:rPr>
          <w:rFonts w:ascii="Times New Roman" w:hAnsi="Times New Roman"/>
          <w:sz w:val="24"/>
          <w:szCs w:val="24"/>
        </w:rPr>
        <w:t>edukacji zdrowotnej</w:t>
      </w:r>
      <w:r w:rsidR="007C44AC">
        <w:rPr>
          <w:rFonts w:ascii="Times New Roman" w:hAnsi="Times New Roman"/>
          <w:sz w:val="24"/>
          <w:szCs w:val="24"/>
        </w:rPr>
        <w:t>.</w:t>
      </w:r>
    </w:p>
    <w:p w14:paraId="2163F3B4" w14:textId="551730FD" w:rsidR="00DB5A00" w:rsidRDefault="0065537C" w:rsidP="0065537C">
      <w:pPr>
        <w:spacing w:after="0" w:line="240" w:lineRule="auto"/>
        <w:ind w:left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288F1FF" w14:textId="77777777" w:rsidR="00DB5A00" w:rsidRDefault="00A73E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 Termin realizacji zamówienia</w:t>
      </w:r>
    </w:p>
    <w:p w14:paraId="2AB8808E" w14:textId="77777777" w:rsidR="00DB5A00" w:rsidRDefault="00DB5A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2894EA" w14:textId="5CE9049B" w:rsidR="00DB5A00" w:rsidRDefault="00A73E97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Okres obowiązywania umowy </w:t>
      </w:r>
      <w:r>
        <w:rPr>
          <w:rFonts w:ascii="Times New Roman" w:hAnsi="Times New Roman"/>
          <w:b/>
          <w:bCs/>
          <w:sz w:val="24"/>
          <w:szCs w:val="24"/>
        </w:rPr>
        <w:t xml:space="preserve">od dnia </w:t>
      </w:r>
      <w:r w:rsidR="003A18C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B6412">
        <w:rPr>
          <w:rFonts w:ascii="Times New Roman" w:hAnsi="Times New Roman"/>
          <w:b/>
          <w:bCs/>
          <w:sz w:val="24"/>
          <w:szCs w:val="24"/>
        </w:rPr>
        <w:t>23</w:t>
      </w:r>
      <w:r w:rsidR="003A18C4">
        <w:rPr>
          <w:rFonts w:ascii="Times New Roman" w:hAnsi="Times New Roman"/>
          <w:b/>
          <w:bCs/>
          <w:sz w:val="24"/>
          <w:szCs w:val="24"/>
        </w:rPr>
        <w:t>.</w:t>
      </w:r>
      <w:r w:rsidR="00A53DFA">
        <w:rPr>
          <w:rFonts w:ascii="Times New Roman" w:hAnsi="Times New Roman"/>
          <w:b/>
          <w:bCs/>
          <w:sz w:val="24"/>
          <w:szCs w:val="24"/>
        </w:rPr>
        <w:t>1</w:t>
      </w:r>
      <w:r w:rsidR="0065537C">
        <w:rPr>
          <w:rFonts w:ascii="Times New Roman" w:hAnsi="Times New Roman"/>
          <w:b/>
          <w:bCs/>
          <w:sz w:val="24"/>
          <w:szCs w:val="24"/>
        </w:rPr>
        <w:t>1</w:t>
      </w:r>
      <w:r w:rsidR="003A18C4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202</w:t>
      </w:r>
      <w:r w:rsidR="003A18C4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r. do dnia 31.12.202</w:t>
      </w:r>
      <w:r w:rsidR="003A18C4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14:paraId="46E599DE" w14:textId="77777777" w:rsidR="00DB5A00" w:rsidRDefault="00DB5A0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14CB0B7" w14:textId="77777777" w:rsidR="00DB5A00" w:rsidRDefault="00A73E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III. Informacja na temat warunków konkursu</w:t>
      </w:r>
    </w:p>
    <w:p w14:paraId="26244FDF" w14:textId="77777777" w:rsidR="00DB5A00" w:rsidRDefault="00DB5A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A18ED5C" w14:textId="77777777" w:rsidR="00DB5A00" w:rsidRDefault="00A73E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mogą składać podmioty wykonujące działalność leczniczą lub osoby legitymujące się nabyciem fachowych kwalifikacji do udzielania świadczeń zdrowotnych  i spełniające wymagania określone w „Szczegółowych Warunkach Konkursu Ofert na Udzielanie 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wiadcze</w:t>
      </w:r>
      <w:r>
        <w:rPr>
          <w:rFonts w:ascii="TimesNewRoman" w:eastAsia="TimesNewRoman" w:hAnsi="TimesNewRoman" w:cs="TimesNewRoman"/>
          <w:sz w:val="24"/>
          <w:szCs w:val="24"/>
        </w:rPr>
        <w:t xml:space="preserve">ń </w:t>
      </w:r>
      <w:r>
        <w:rPr>
          <w:rFonts w:ascii="Times New Roman" w:eastAsia="TimesNewRoman" w:hAnsi="Times New Roman"/>
          <w:sz w:val="24"/>
          <w:szCs w:val="24"/>
        </w:rPr>
        <w:t>Opieki</w:t>
      </w:r>
      <w:r>
        <w:rPr>
          <w:rFonts w:ascii="Times New Roman" w:hAnsi="Times New Roman"/>
          <w:sz w:val="24"/>
          <w:szCs w:val="24"/>
        </w:rPr>
        <w:t xml:space="preserve"> Zdrowotnej”.</w:t>
      </w:r>
    </w:p>
    <w:p w14:paraId="0956C9FA" w14:textId="77777777" w:rsidR="00DB5A00" w:rsidRDefault="00DB5A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8F3058" w14:textId="4AC2D7D2" w:rsidR="00DB5A00" w:rsidRDefault="00A73E97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Oferta  powinna być sporządzona na formularzu ofertowym, który wraz z Załącznikami do SWKO można pobrać </w:t>
      </w:r>
      <w:r>
        <w:rPr>
          <w:rFonts w:ascii="Times New Roman" w:hAnsi="Times New Roman"/>
          <w:b/>
          <w:sz w:val="24"/>
          <w:szCs w:val="24"/>
        </w:rPr>
        <w:t xml:space="preserve">od dnia </w:t>
      </w:r>
      <w:r w:rsidR="006B57C7">
        <w:rPr>
          <w:rFonts w:ascii="Times New Roman" w:hAnsi="Times New Roman"/>
          <w:b/>
          <w:sz w:val="24"/>
          <w:szCs w:val="24"/>
        </w:rPr>
        <w:t>1</w:t>
      </w:r>
      <w:r w:rsidR="005B6412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.</w:t>
      </w:r>
      <w:r w:rsidR="00A53DFA">
        <w:rPr>
          <w:rFonts w:ascii="Times New Roman" w:hAnsi="Times New Roman"/>
          <w:b/>
          <w:sz w:val="24"/>
          <w:szCs w:val="24"/>
        </w:rPr>
        <w:t>1</w:t>
      </w:r>
      <w:r w:rsidR="0065537C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.202</w:t>
      </w:r>
      <w:r w:rsidR="00D41BCF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w Dziale Lecznictwa w Świnoujściu, ul. Nowowiejskiego 2 w godz. 7:00-15:00</w:t>
      </w:r>
      <w:r>
        <w:rPr>
          <w:rFonts w:ascii="Times New Roman" w:hAnsi="Times New Roman"/>
          <w:bCs/>
          <w:sz w:val="24"/>
          <w:szCs w:val="24"/>
        </w:rPr>
        <w:t xml:space="preserve"> od poniedziałku do piątku, </w:t>
      </w:r>
      <w:r>
        <w:rPr>
          <w:rFonts w:ascii="Times New Roman" w:hAnsi="Times New Roman"/>
          <w:sz w:val="24"/>
          <w:szCs w:val="24"/>
        </w:rPr>
        <w:t xml:space="preserve">tel. 91-327-95-20 </w:t>
      </w:r>
      <w:r>
        <w:rPr>
          <w:rFonts w:ascii="Times New Roman" w:hAnsi="Times New Roman"/>
          <w:bCs/>
          <w:sz w:val="24"/>
          <w:szCs w:val="24"/>
        </w:rPr>
        <w:t>lub ze strony internetowej www.uzdrowisko.pl</w:t>
      </w:r>
    </w:p>
    <w:p w14:paraId="4D3E8678" w14:textId="77777777" w:rsidR="00DB5A00" w:rsidRDefault="00DB5A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B99603" w14:textId="77777777" w:rsidR="00DB5A00" w:rsidRDefault="00DB5A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4BCEAEC" w14:textId="77777777" w:rsidR="00DB5A00" w:rsidRDefault="00DB5A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E8D470F" w14:textId="77777777" w:rsidR="00DB5A00" w:rsidRDefault="00DB5A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CEBF6CC" w14:textId="77777777" w:rsidR="00DB5A00" w:rsidRDefault="00DB5A0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367BCC3" w14:textId="77777777" w:rsidR="00DB5A00" w:rsidRDefault="00A73E9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IV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Termin i miejsce składania ofert.</w:t>
      </w:r>
    </w:p>
    <w:p w14:paraId="7DC157B5" w14:textId="77777777" w:rsidR="00DB5A00" w:rsidRDefault="00DB5A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4EB6E8" w14:textId="5CAFB6A5" w:rsidR="00DB5A00" w:rsidRDefault="00A73E97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Oferty należy składać pod rygorem odrzucenia, w formie pisemnej (z podpisanymi wszystkimi stronami dokumentów należących do oferty), w zamkni</w:t>
      </w:r>
      <w:r>
        <w:rPr>
          <w:rFonts w:ascii="TimesNewRoman" w:eastAsia="TimesNewRoman" w:hAnsi="TimesNewRoman" w:cs="TimesNew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tych kopertach z dopiskiem „</w:t>
      </w:r>
      <w:r>
        <w:rPr>
          <w:rFonts w:ascii="Times New Roman" w:hAnsi="Times New Roman"/>
          <w:b/>
          <w:bCs/>
          <w:sz w:val="24"/>
          <w:szCs w:val="24"/>
        </w:rPr>
        <w:t>Konkurs ofert nr UŚ/</w:t>
      </w:r>
      <w:r w:rsidR="0065537C">
        <w:rPr>
          <w:rFonts w:ascii="Times New Roman" w:hAnsi="Times New Roman"/>
          <w:b/>
          <w:bCs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/</w:t>
      </w:r>
      <w:r w:rsidR="00586554">
        <w:rPr>
          <w:rFonts w:ascii="Times New Roman" w:hAnsi="Times New Roman"/>
          <w:b/>
          <w:bCs/>
          <w:sz w:val="24"/>
          <w:szCs w:val="24"/>
        </w:rPr>
        <w:t>1</w:t>
      </w:r>
      <w:r w:rsidR="0065537C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/202</w:t>
      </w:r>
      <w:r w:rsidR="00D41BCF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na udzielanie 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b/>
          <w:bCs/>
          <w:sz w:val="24"/>
          <w:szCs w:val="24"/>
        </w:rPr>
        <w:t>wiadcze</w:t>
      </w:r>
      <w:r>
        <w:rPr>
          <w:rFonts w:ascii="TimesNewRoman" w:eastAsia="TimesNewRoman" w:hAnsi="TimesNewRoman" w:cs="TimesNewRoman"/>
          <w:sz w:val="24"/>
          <w:szCs w:val="24"/>
        </w:rPr>
        <w:t xml:space="preserve">ń </w:t>
      </w:r>
      <w:r>
        <w:rPr>
          <w:rFonts w:ascii="Times New Roman" w:eastAsia="TimesNewRoman" w:hAnsi="Times New Roman"/>
          <w:b/>
          <w:sz w:val="24"/>
          <w:szCs w:val="24"/>
        </w:rPr>
        <w:t>opieki</w:t>
      </w:r>
      <w:r>
        <w:rPr>
          <w:rFonts w:ascii="TimesNewRoman" w:eastAsia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zdrowotnej” </w:t>
      </w:r>
      <w:r>
        <w:rPr>
          <w:rFonts w:ascii="Times New Roman" w:hAnsi="Times New Roman"/>
          <w:sz w:val="24"/>
          <w:szCs w:val="24"/>
        </w:rPr>
        <w:t>w siedzibie ogłaszaj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cego konkurs: </w:t>
      </w:r>
      <w:r>
        <w:rPr>
          <w:rFonts w:ascii="Times New Roman" w:hAnsi="Times New Roman"/>
          <w:bCs/>
          <w:sz w:val="24"/>
          <w:szCs w:val="24"/>
        </w:rPr>
        <w:t>Sekretariat  ul. Nowowiejskiego 2</w:t>
      </w:r>
      <w:ins w:id="0" w:author="Jerzykowski i Wspólnicy. Sp.K." w:date="2022-11-17T11:40:00Z">
        <w:r w:rsidR="007B7596">
          <w:rPr>
            <w:rFonts w:ascii="Times New Roman" w:hAnsi="Times New Roman"/>
            <w:bCs/>
            <w:sz w:val="24"/>
            <w:szCs w:val="24"/>
          </w:rPr>
          <w:t>,</w:t>
        </w:r>
      </w:ins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do dnia </w:t>
      </w:r>
      <w:r w:rsidR="005B6412">
        <w:rPr>
          <w:rFonts w:ascii="Times New Roman" w:hAnsi="Times New Roman"/>
          <w:b/>
          <w:bCs/>
          <w:sz w:val="24"/>
          <w:szCs w:val="24"/>
        </w:rPr>
        <w:t>21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586554">
        <w:rPr>
          <w:rFonts w:ascii="Times New Roman" w:hAnsi="Times New Roman"/>
          <w:b/>
          <w:bCs/>
          <w:sz w:val="24"/>
          <w:szCs w:val="24"/>
        </w:rPr>
        <w:t>1</w:t>
      </w:r>
      <w:r w:rsidR="00130FEF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.202</w:t>
      </w:r>
      <w:r w:rsidR="00993441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r. do godziny 10:00.</w:t>
      </w:r>
    </w:p>
    <w:p w14:paraId="4FCBE1BC" w14:textId="77777777" w:rsidR="00DB5A00" w:rsidRDefault="00DB5A0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B9FC216" w14:textId="38568891" w:rsidR="00DB5A00" w:rsidRDefault="00A73E97">
      <w:pPr>
        <w:spacing w:after="0" w:line="240" w:lineRule="auto"/>
        <w:jc w:val="both"/>
      </w:pPr>
      <w:r>
        <w:rPr>
          <w:rFonts w:ascii="Times New Roman" w:hAnsi="Times New Roman"/>
          <w:bCs/>
          <w:sz w:val="24"/>
          <w:szCs w:val="24"/>
        </w:rPr>
        <w:t>Oferta przesłana pocztą będzie potraktowana jako złożona w terminie, jeżeli wpłynie do siedziby  „Uzdrowisko Świnoujście” S.A. najpóźniej do dnia</w:t>
      </w:r>
      <w:r w:rsidR="000E299E">
        <w:rPr>
          <w:rFonts w:ascii="Times New Roman" w:hAnsi="Times New Roman"/>
          <w:bCs/>
          <w:sz w:val="24"/>
          <w:szCs w:val="24"/>
        </w:rPr>
        <w:t xml:space="preserve"> </w:t>
      </w:r>
      <w:r w:rsidR="005B6412" w:rsidRPr="005B6412">
        <w:rPr>
          <w:rFonts w:ascii="Times New Roman" w:hAnsi="Times New Roman"/>
          <w:b/>
          <w:sz w:val="24"/>
          <w:szCs w:val="24"/>
        </w:rPr>
        <w:t>21</w:t>
      </w:r>
      <w:r w:rsidR="006B57C7" w:rsidRPr="005B6412">
        <w:rPr>
          <w:rFonts w:ascii="Times New Roman" w:hAnsi="Times New Roman"/>
          <w:b/>
          <w:sz w:val="24"/>
          <w:szCs w:val="24"/>
        </w:rPr>
        <w:t>.</w:t>
      </w:r>
      <w:r w:rsidR="00586554">
        <w:rPr>
          <w:rFonts w:ascii="Times New Roman" w:hAnsi="Times New Roman"/>
          <w:b/>
          <w:bCs/>
          <w:sz w:val="24"/>
          <w:szCs w:val="24"/>
        </w:rPr>
        <w:t>1</w:t>
      </w:r>
      <w:r w:rsidR="0065537C">
        <w:rPr>
          <w:rFonts w:ascii="Times New Roman" w:hAnsi="Times New Roman"/>
          <w:b/>
          <w:bCs/>
          <w:sz w:val="24"/>
          <w:szCs w:val="24"/>
        </w:rPr>
        <w:t>1</w:t>
      </w:r>
      <w:r w:rsidR="000E299E" w:rsidRPr="0078124D">
        <w:rPr>
          <w:rFonts w:ascii="Times New Roman" w:hAnsi="Times New Roman"/>
          <w:b/>
          <w:bCs/>
          <w:sz w:val="24"/>
          <w:szCs w:val="24"/>
        </w:rPr>
        <w:t>.202</w:t>
      </w:r>
      <w:r w:rsidR="00993441">
        <w:rPr>
          <w:rFonts w:ascii="Times New Roman" w:hAnsi="Times New Roman"/>
          <w:b/>
          <w:bCs/>
          <w:sz w:val="24"/>
          <w:szCs w:val="24"/>
        </w:rPr>
        <w:t>2</w:t>
      </w:r>
      <w:r w:rsidR="000E299E" w:rsidRPr="0078124D">
        <w:rPr>
          <w:rFonts w:ascii="Times New Roman" w:hAnsi="Times New Roman"/>
          <w:b/>
          <w:bCs/>
          <w:sz w:val="24"/>
          <w:szCs w:val="24"/>
        </w:rPr>
        <w:t xml:space="preserve"> r.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 do godz. 10:00.</w:t>
      </w:r>
    </w:p>
    <w:p w14:paraId="1AE5A933" w14:textId="77777777" w:rsidR="00DB5A00" w:rsidRDefault="00DB5A0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798CFE2" w14:textId="77777777" w:rsidR="00DB5A00" w:rsidRDefault="00A73E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Termin i miejsce otwarcia ofert.</w:t>
      </w:r>
    </w:p>
    <w:p w14:paraId="3C6C0072" w14:textId="77777777" w:rsidR="00DB5A00" w:rsidRDefault="00DB5A0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659EC42" w14:textId="0B2D7674" w:rsidR="00DB5A00" w:rsidRDefault="00A73E97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Otwarcie ofert nast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pi w siedzibie ogłaszaj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cego konkurs, </w:t>
      </w:r>
      <w:r>
        <w:rPr>
          <w:rFonts w:ascii="Times New Roman" w:hAnsi="Times New Roman"/>
          <w:bCs/>
          <w:sz w:val="24"/>
          <w:szCs w:val="24"/>
        </w:rPr>
        <w:t>w sali konferencyjnej,</w:t>
      </w:r>
      <w:r>
        <w:rPr>
          <w:rFonts w:ascii="Times New Roman" w:hAnsi="Times New Roman"/>
          <w:sz w:val="24"/>
          <w:szCs w:val="24"/>
        </w:rPr>
        <w:t xml:space="preserve"> w </w:t>
      </w:r>
      <w:r>
        <w:rPr>
          <w:rFonts w:ascii="Times New Roman" w:hAnsi="Times New Roman"/>
          <w:bCs/>
          <w:sz w:val="24"/>
          <w:szCs w:val="24"/>
        </w:rPr>
        <w:t>dniu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B6412">
        <w:rPr>
          <w:rFonts w:ascii="Times New Roman" w:hAnsi="Times New Roman"/>
          <w:b/>
          <w:bCs/>
          <w:sz w:val="24"/>
          <w:szCs w:val="24"/>
        </w:rPr>
        <w:t>21</w:t>
      </w:r>
      <w:r w:rsidR="003D4C5F">
        <w:rPr>
          <w:rFonts w:ascii="Times New Roman" w:hAnsi="Times New Roman"/>
          <w:b/>
          <w:bCs/>
          <w:sz w:val="24"/>
          <w:szCs w:val="24"/>
        </w:rPr>
        <w:t>.</w:t>
      </w:r>
      <w:r w:rsidR="00586554">
        <w:rPr>
          <w:rFonts w:ascii="Times New Roman" w:hAnsi="Times New Roman"/>
          <w:b/>
          <w:bCs/>
          <w:sz w:val="24"/>
          <w:szCs w:val="24"/>
        </w:rPr>
        <w:t>1</w:t>
      </w:r>
      <w:r w:rsidR="0065537C">
        <w:rPr>
          <w:rFonts w:ascii="Times New Roman" w:hAnsi="Times New Roman"/>
          <w:b/>
          <w:bCs/>
          <w:sz w:val="24"/>
          <w:szCs w:val="24"/>
        </w:rPr>
        <w:t>1</w:t>
      </w:r>
      <w:r w:rsidR="0078124D">
        <w:rPr>
          <w:rFonts w:ascii="Times New Roman" w:hAnsi="Times New Roman"/>
          <w:b/>
          <w:bCs/>
          <w:sz w:val="24"/>
          <w:szCs w:val="24"/>
        </w:rPr>
        <w:t>.202</w:t>
      </w:r>
      <w:r w:rsidR="00993441">
        <w:rPr>
          <w:rFonts w:ascii="Times New Roman" w:hAnsi="Times New Roman"/>
          <w:b/>
          <w:bCs/>
          <w:sz w:val="24"/>
          <w:szCs w:val="24"/>
        </w:rPr>
        <w:t>2</w:t>
      </w:r>
      <w:r w:rsidR="0078124D">
        <w:rPr>
          <w:rFonts w:ascii="Times New Roman" w:hAnsi="Times New Roman"/>
          <w:b/>
          <w:bCs/>
          <w:sz w:val="24"/>
          <w:szCs w:val="24"/>
        </w:rPr>
        <w:t xml:space="preserve"> r.  </w:t>
      </w:r>
      <w:r>
        <w:rPr>
          <w:rFonts w:ascii="Times New Roman" w:hAnsi="Times New Roman"/>
          <w:b/>
          <w:bCs/>
          <w:sz w:val="24"/>
          <w:szCs w:val="24"/>
        </w:rPr>
        <w:t>o godzinie 1</w:t>
      </w:r>
      <w:r w:rsidR="00993441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:00.</w:t>
      </w:r>
    </w:p>
    <w:p w14:paraId="12C96776" w14:textId="77777777" w:rsidR="00DB5A00" w:rsidRDefault="00DB5A0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392D848" w14:textId="77777777" w:rsidR="00DB5A00" w:rsidRDefault="00A73E9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VI. Termin i miejsce rozstrzygni</w:t>
      </w:r>
      <w:r>
        <w:rPr>
          <w:rFonts w:ascii="TimesNewRoman" w:eastAsia="TimesNewRoman" w:hAnsi="TimesNewRoman" w:cs="TimesNewRoman"/>
          <w:sz w:val="24"/>
          <w:szCs w:val="24"/>
        </w:rPr>
        <w:t>ę</w:t>
      </w:r>
      <w:r>
        <w:rPr>
          <w:rFonts w:ascii="Times New Roman" w:hAnsi="Times New Roman"/>
          <w:b/>
          <w:bCs/>
          <w:sz w:val="24"/>
          <w:szCs w:val="24"/>
        </w:rPr>
        <w:t>cia konkursu.</w:t>
      </w:r>
    </w:p>
    <w:p w14:paraId="438027C2" w14:textId="77777777" w:rsidR="00DB5A00" w:rsidRDefault="00DB5A0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6822302" w14:textId="77777777" w:rsidR="00DB5A00" w:rsidRDefault="00A73E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Oferty b</w:t>
      </w:r>
      <w:r>
        <w:rPr>
          <w:rFonts w:ascii="TimesNewRoman" w:eastAsia="TimesNewRoman" w:hAnsi="TimesNewRoman" w:cs="TimesNew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NewRoman" w:eastAsia="TimesNewRoman" w:hAnsi="TimesNewRoman" w:cs="TimesNewRoman"/>
          <w:sz w:val="24"/>
          <w:szCs w:val="24"/>
        </w:rPr>
        <w:t xml:space="preserve">ą </w:t>
      </w:r>
      <w:r>
        <w:rPr>
          <w:rFonts w:ascii="Times New Roman" w:hAnsi="Times New Roman"/>
          <w:sz w:val="24"/>
          <w:szCs w:val="24"/>
        </w:rPr>
        <w:t>rozpatrzone w ci</w:t>
      </w:r>
      <w:r>
        <w:rPr>
          <w:rFonts w:ascii="TimesNewRoman" w:eastAsia="TimesNewRoman" w:hAnsi="TimesNewRoman" w:cs="TimesNew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gu 2 dni od terminu okre</w:t>
      </w:r>
      <w:r>
        <w:rPr>
          <w:rFonts w:ascii="TimesNewRoman" w:eastAsia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lonego dla ich złożenia w siedzibie</w:t>
      </w:r>
      <w:r w:rsidR="00927E10">
        <w:rPr>
          <w:rFonts w:ascii="Times New Roman" w:hAnsi="Times New Roman"/>
          <w:sz w:val="24"/>
          <w:szCs w:val="24"/>
        </w:rPr>
        <w:t xml:space="preserve"> </w:t>
      </w:r>
      <w:r w:rsidR="00927E10">
        <w:rPr>
          <w:rFonts w:ascii="Times New Roman" w:hAnsi="Times New Roman"/>
          <w:bCs/>
          <w:sz w:val="24"/>
          <w:szCs w:val="24"/>
        </w:rPr>
        <w:t>„Uzdrowisko Świnoujście” S.A</w:t>
      </w:r>
      <w:r>
        <w:rPr>
          <w:rFonts w:ascii="Times New Roman" w:hAnsi="Times New Roman"/>
          <w:sz w:val="24"/>
          <w:szCs w:val="24"/>
        </w:rPr>
        <w:t>.</w:t>
      </w:r>
    </w:p>
    <w:p w14:paraId="6985BBEC" w14:textId="77777777" w:rsidR="00DB5A00" w:rsidRDefault="00DB5A0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A872F6A" w14:textId="77777777" w:rsidR="00DB5A00" w:rsidRDefault="00A73E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VII. </w:t>
      </w:r>
      <w:r>
        <w:rPr>
          <w:rFonts w:ascii="Times New Roman" w:hAnsi="Times New Roman"/>
          <w:b/>
          <w:sz w:val="24"/>
          <w:szCs w:val="24"/>
        </w:rPr>
        <w:t>Termin zwi</w:t>
      </w:r>
      <w:r>
        <w:rPr>
          <w:rFonts w:ascii="TimesNewRoman" w:eastAsia="TimesNewRoman" w:hAnsi="TimesNewRoman" w:cs="TimesNewRoman"/>
          <w:b/>
          <w:sz w:val="24"/>
          <w:szCs w:val="24"/>
        </w:rPr>
        <w:t>ą</w:t>
      </w:r>
      <w:r>
        <w:rPr>
          <w:rFonts w:ascii="Times New Roman" w:hAnsi="Times New Roman"/>
          <w:b/>
          <w:sz w:val="24"/>
          <w:szCs w:val="24"/>
        </w:rPr>
        <w:t>zania ofert</w:t>
      </w:r>
      <w:r>
        <w:rPr>
          <w:rFonts w:ascii="TimesNewRoman" w:eastAsia="TimesNewRoman" w:hAnsi="TimesNewRoman" w:cs="TimesNewRoman"/>
          <w:b/>
          <w:sz w:val="24"/>
          <w:szCs w:val="24"/>
        </w:rPr>
        <w:t>ą</w:t>
      </w:r>
      <w:r>
        <w:rPr>
          <w:rFonts w:ascii="Times New Roman" w:hAnsi="Times New Roman"/>
          <w:b/>
          <w:sz w:val="24"/>
          <w:szCs w:val="24"/>
        </w:rPr>
        <w:t>: 30 dni od upływu terminu składania ofert.</w:t>
      </w:r>
    </w:p>
    <w:p w14:paraId="3F32D7D0" w14:textId="77777777" w:rsidR="00DB5A00" w:rsidRDefault="00DB5A0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C8E2C64" w14:textId="77777777" w:rsidR="00DB5A00" w:rsidRDefault="00A73E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VIII. </w:t>
      </w:r>
      <w:r>
        <w:rPr>
          <w:rFonts w:ascii="Times New Roman" w:hAnsi="Times New Roman"/>
          <w:b/>
          <w:sz w:val="24"/>
          <w:szCs w:val="24"/>
        </w:rPr>
        <w:t>Ogłaszaj</w:t>
      </w:r>
      <w:r>
        <w:rPr>
          <w:rFonts w:ascii="TimesNewRoman" w:eastAsia="TimesNewRoman" w:hAnsi="TimesNewRoman" w:cs="TimesNewRoman"/>
          <w:b/>
          <w:sz w:val="24"/>
          <w:szCs w:val="24"/>
        </w:rPr>
        <w:t>ą</w:t>
      </w:r>
      <w:r>
        <w:rPr>
          <w:rFonts w:ascii="Times New Roman" w:hAnsi="Times New Roman"/>
          <w:b/>
          <w:sz w:val="24"/>
          <w:szCs w:val="24"/>
        </w:rPr>
        <w:t>cy konkurs.</w:t>
      </w:r>
    </w:p>
    <w:p w14:paraId="1549CC67" w14:textId="77777777" w:rsidR="00DB5A00" w:rsidRDefault="00DB5A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333740" w14:textId="4A2DF583" w:rsidR="00DB5A00" w:rsidRDefault="00A73E97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Zastrzega sobie prawo do odwołania</w:t>
      </w:r>
      <w:r w:rsidR="00A6262C">
        <w:rPr>
          <w:rFonts w:ascii="Times New Roman" w:hAnsi="Times New Roman"/>
          <w:sz w:val="24"/>
          <w:szCs w:val="24"/>
        </w:rPr>
        <w:t>/unieważnienia postępowania</w:t>
      </w:r>
      <w:r>
        <w:rPr>
          <w:rFonts w:ascii="Times New Roman" w:hAnsi="Times New Roman"/>
          <w:sz w:val="24"/>
          <w:szCs w:val="24"/>
        </w:rPr>
        <w:t xml:space="preserve"> </w:t>
      </w:r>
      <w:r w:rsidR="00A6262C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konkursu ofert</w:t>
      </w:r>
      <w:r w:rsidR="00A6262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w całości lub części oraz </w:t>
      </w:r>
      <w:r w:rsidR="00A6262C">
        <w:rPr>
          <w:rFonts w:ascii="Times New Roman" w:hAnsi="Times New Roman"/>
          <w:sz w:val="24"/>
          <w:szCs w:val="24"/>
        </w:rPr>
        <w:t xml:space="preserve">zmiany </w:t>
      </w:r>
      <w:r>
        <w:rPr>
          <w:rFonts w:ascii="Times New Roman" w:hAnsi="Times New Roman"/>
          <w:sz w:val="24"/>
          <w:szCs w:val="24"/>
        </w:rPr>
        <w:t>terminu składania ofert bez podania przyczyn.</w:t>
      </w:r>
    </w:p>
    <w:p w14:paraId="06DB760F" w14:textId="77777777" w:rsidR="00DB5A00" w:rsidRDefault="00DB5A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4CCED4" w14:textId="77777777" w:rsidR="00DB5A00" w:rsidRDefault="00A73E97">
      <w:pPr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</w:t>
      </w:r>
      <w:r w:rsidR="003E4906">
        <w:rPr>
          <w:rFonts w:ascii="Times New Roman" w:hAnsi="Times New Roman"/>
          <w:bCs/>
          <w:sz w:val="24"/>
          <w:szCs w:val="24"/>
        </w:rPr>
        <w:t>Oferentom,</w:t>
      </w:r>
      <w:r>
        <w:rPr>
          <w:rFonts w:ascii="Times New Roman" w:hAnsi="Times New Roman"/>
          <w:bCs/>
          <w:sz w:val="24"/>
          <w:szCs w:val="24"/>
        </w:rPr>
        <w:t xml:space="preserve"> których interes prawny doznał uszczerbku w wyniku naruszenia przez „Uzdrowisko Świnoujście” S.A.  zasad przeprowadzania postępowania w sprawie zawarcia umowy o udzielanie świadczeń opieki zdrowotnej przysługują środki odwoławcze.</w:t>
      </w:r>
    </w:p>
    <w:p w14:paraId="19A76965" w14:textId="77777777" w:rsidR="00DB5A00" w:rsidRDefault="00DB5A00"/>
    <w:p w14:paraId="4682FB04" w14:textId="77777777" w:rsidR="00DB5A00" w:rsidRDefault="00A73E9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Zarz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 „Uzdrowisko  Świnoujście” S.A.</w:t>
      </w:r>
    </w:p>
    <w:p w14:paraId="29E4B28E" w14:textId="77777777" w:rsidR="00DB5A00" w:rsidRDefault="00DB5A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5A2ACDB" w14:textId="77777777" w:rsidR="00DB5A00" w:rsidRDefault="00A73E9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…..……………………………</w:t>
      </w:r>
    </w:p>
    <w:p w14:paraId="0CCE1B0A" w14:textId="77777777" w:rsidR="00DB5A00" w:rsidRDefault="00DB5A0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9EFFB10" w14:textId="77777777" w:rsidR="00DB5A00" w:rsidRDefault="00A73E97">
      <w:pPr>
        <w:spacing w:after="0" w:line="240" w:lineRule="auto"/>
        <w:rPr>
          <w:rFonts w:cs="Calibri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Kierownik Udzielaj</w:t>
      </w:r>
      <w:r>
        <w:rPr>
          <w:rFonts w:ascii="TimesNewRoman" w:eastAsia="TimesNewRoman" w:hAnsi="TimesNewRoman" w:cs="TimesNewRoman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</w:t>
      </w:r>
    </w:p>
    <w:p w14:paraId="667F8A00" w14:textId="77777777" w:rsidR="00DB5A00" w:rsidRDefault="00DB5A00"/>
    <w:p w14:paraId="45DDFF23" w14:textId="77777777" w:rsidR="00DB5A00" w:rsidRDefault="00DB5A00"/>
    <w:p w14:paraId="7091B316" w14:textId="77777777" w:rsidR="00DB5A00" w:rsidRDefault="00DB5A00"/>
    <w:sectPr w:rsidR="00DB5A00" w:rsidSect="004016BC">
      <w:footerReference w:type="default" r:id="rId7"/>
      <w:pgSz w:w="12240" w:h="15840"/>
      <w:pgMar w:top="1417" w:right="1417" w:bottom="1135" w:left="1417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16C54" w14:textId="77777777" w:rsidR="00B1330A" w:rsidRDefault="00B1330A" w:rsidP="003757B5">
      <w:pPr>
        <w:spacing w:after="0" w:line="240" w:lineRule="auto"/>
      </w:pPr>
      <w:r>
        <w:separator/>
      </w:r>
    </w:p>
  </w:endnote>
  <w:endnote w:type="continuationSeparator" w:id="0">
    <w:p w14:paraId="196712FD" w14:textId="77777777" w:rsidR="00B1330A" w:rsidRDefault="00B1330A" w:rsidP="0037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Times New Roman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8119645"/>
      <w:docPartObj>
        <w:docPartGallery w:val="Page Numbers (Bottom of Page)"/>
        <w:docPartUnique/>
      </w:docPartObj>
    </w:sdtPr>
    <w:sdtContent>
      <w:p w14:paraId="06739E30" w14:textId="77777777" w:rsidR="003757B5" w:rsidRDefault="00C8657D">
        <w:pPr>
          <w:pStyle w:val="Stopka"/>
          <w:jc w:val="right"/>
        </w:pPr>
        <w:r>
          <w:fldChar w:fldCharType="begin"/>
        </w:r>
        <w:r w:rsidR="00C8207E">
          <w:instrText xml:space="preserve"> PAGE   \* MERGEFORMAT </w:instrText>
        </w:r>
        <w:r>
          <w:fldChar w:fldCharType="separate"/>
        </w:r>
        <w:r w:rsidR="00974C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884093" w14:textId="77777777" w:rsidR="003757B5" w:rsidRDefault="003757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43FAA" w14:textId="77777777" w:rsidR="00B1330A" w:rsidRDefault="00B1330A" w:rsidP="003757B5">
      <w:pPr>
        <w:spacing w:after="0" w:line="240" w:lineRule="auto"/>
      </w:pPr>
      <w:r>
        <w:separator/>
      </w:r>
    </w:p>
  </w:footnote>
  <w:footnote w:type="continuationSeparator" w:id="0">
    <w:p w14:paraId="23B44CA5" w14:textId="77777777" w:rsidR="00B1330A" w:rsidRDefault="00B1330A" w:rsidP="003757B5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erzykowski i Wspólnicy. Sp.K.">
    <w15:presenceInfo w15:providerId="Windows Live" w15:userId="d287691c323923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A00"/>
    <w:rsid w:val="000000EB"/>
    <w:rsid w:val="000039A4"/>
    <w:rsid w:val="00026B47"/>
    <w:rsid w:val="000A594A"/>
    <w:rsid w:val="000A6D86"/>
    <w:rsid w:val="000E299E"/>
    <w:rsid w:val="00130FEF"/>
    <w:rsid w:val="00161F3C"/>
    <w:rsid w:val="001C40C5"/>
    <w:rsid w:val="001D26CB"/>
    <w:rsid w:val="00274770"/>
    <w:rsid w:val="00280EE1"/>
    <w:rsid w:val="003757B5"/>
    <w:rsid w:val="003A18C4"/>
    <w:rsid w:val="003B271F"/>
    <w:rsid w:val="003D4305"/>
    <w:rsid w:val="003D4C09"/>
    <w:rsid w:val="003D4C5F"/>
    <w:rsid w:val="003E4906"/>
    <w:rsid w:val="004016BC"/>
    <w:rsid w:val="00433959"/>
    <w:rsid w:val="004446DA"/>
    <w:rsid w:val="00471D11"/>
    <w:rsid w:val="00480A18"/>
    <w:rsid w:val="00482360"/>
    <w:rsid w:val="004C0DB8"/>
    <w:rsid w:val="004E5EBA"/>
    <w:rsid w:val="004F2CD0"/>
    <w:rsid w:val="005017D7"/>
    <w:rsid w:val="00555BC9"/>
    <w:rsid w:val="00586554"/>
    <w:rsid w:val="005B6412"/>
    <w:rsid w:val="005E3855"/>
    <w:rsid w:val="005F17B6"/>
    <w:rsid w:val="005F52E3"/>
    <w:rsid w:val="0064494E"/>
    <w:rsid w:val="0065537C"/>
    <w:rsid w:val="00674DEA"/>
    <w:rsid w:val="006815F3"/>
    <w:rsid w:val="006B37B4"/>
    <w:rsid w:val="006B57C7"/>
    <w:rsid w:val="006C5598"/>
    <w:rsid w:val="00717E98"/>
    <w:rsid w:val="0078124D"/>
    <w:rsid w:val="007B2733"/>
    <w:rsid w:val="007B7596"/>
    <w:rsid w:val="007C44AC"/>
    <w:rsid w:val="007F4F17"/>
    <w:rsid w:val="0084386E"/>
    <w:rsid w:val="008D1FA2"/>
    <w:rsid w:val="00927E10"/>
    <w:rsid w:val="00974C80"/>
    <w:rsid w:val="00993441"/>
    <w:rsid w:val="00A53DFA"/>
    <w:rsid w:val="00A6262C"/>
    <w:rsid w:val="00A73E97"/>
    <w:rsid w:val="00AB0ADD"/>
    <w:rsid w:val="00AB484E"/>
    <w:rsid w:val="00B1330A"/>
    <w:rsid w:val="00BD3FA3"/>
    <w:rsid w:val="00BF12D2"/>
    <w:rsid w:val="00C031B3"/>
    <w:rsid w:val="00C8207E"/>
    <w:rsid w:val="00C8657D"/>
    <w:rsid w:val="00D41BCF"/>
    <w:rsid w:val="00D47D16"/>
    <w:rsid w:val="00DB5A00"/>
    <w:rsid w:val="00DC0692"/>
    <w:rsid w:val="00DD350A"/>
    <w:rsid w:val="00DE109E"/>
    <w:rsid w:val="00EF50DA"/>
    <w:rsid w:val="00F477D6"/>
    <w:rsid w:val="00FD3137"/>
    <w:rsid w:val="00FE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984D0"/>
  <w15:docId w15:val="{C098713A-98EB-4A5F-8BC7-D1AAC289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EDC"/>
    <w:pPr>
      <w:overflowPunct w:val="0"/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unhideWhenUsed/>
    <w:rsid w:val="008D062A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qFormat/>
    <w:rsid w:val="005E1DB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E1DB7"/>
  </w:style>
  <w:style w:type="character" w:customStyle="1" w:styleId="TematkomentarzaZnak">
    <w:name w:val="Temat komentarza Znak"/>
    <w:link w:val="Tematkomentarza"/>
    <w:uiPriority w:val="99"/>
    <w:semiHidden/>
    <w:qFormat/>
    <w:rsid w:val="005E1DB7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5E1DB7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sid w:val="004016BC"/>
    <w:rPr>
      <w:sz w:val="16"/>
    </w:rPr>
  </w:style>
  <w:style w:type="paragraph" w:styleId="Nagwek">
    <w:name w:val="header"/>
    <w:basedOn w:val="Normalny"/>
    <w:next w:val="Tekstpodstawowy"/>
    <w:qFormat/>
    <w:rsid w:val="009B1AE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9B1AE4"/>
    <w:pPr>
      <w:spacing w:after="140"/>
    </w:pPr>
  </w:style>
  <w:style w:type="paragraph" w:styleId="Lista">
    <w:name w:val="List"/>
    <w:basedOn w:val="Tekstpodstawowy"/>
    <w:rsid w:val="009B1AE4"/>
  </w:style>
  <w:style w:type="paragraph" w:styleId="Legenda">
    <w:name w:val="caption"/>
    <w:basedOn w:val="Normalny"/>
    <w:qFormat/>
    <w:rsid w:val="004016BC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9B1AE4"/>
    <w:pPr>
      <w:suppressLineNumbers/>
    </w:pPr>
  </w:style>
  <w:style w:type="paragraph" w:customStyle="1" w:styleId="Legenda1">
    <w:name w:val="Legenda1"/>
    <w:basedOn w:val="Normalny"/>
    <w:qFormat/>
    <w:rsid w:val="009B1AE4"/>
    <w:pPr>
      <w:suppressLineNumbers/>
      <w:spacing w:before="120" w:after="120"/>
    </w:pPr>
    <w:rPr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E1D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E1DB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E1DB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4016B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757B5"/>
    <w:pPr>
      <w:tabs>
        <w:tab w:val="center" w:pos="4536"/>
        <w:tab w:val="right" w:pos="9072"/>
      </w:tabs>
      <w:spacing w:after="0" w:line="240" w:lineRule="auto"/>
    </w:pPr>
    <w:rPr>
      <w:rFonts w:cs="Mangal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57B5"/>
    <w:rPr>
      <w:rFonts w:cs="Mangal"/>
      <w:sz w:val="22"/>
      <w:szCs w:val="20"/>
    </w:rPr>
  </w:style>
  <w:style w:type="paragraph" w:styleId="Poprawka">
    <w:name w:val="Revision"/>
    <w:hidden/>
    <w:uiPriority w:val="99"/>
    <w:semiHidden/>
    <w:rsid w:val="003A18C4"/>
    <w:rPr>
      <w:rFonts w:cs="Mangal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6DBBAD-C386-4825-A465-802422CB4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525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</dc:creator>
  <cp:lastModifiedBy>Alicja Borzymowicz</cp:lastModifiedBy>
  <cp:revision>3</cp:revision>
  <cp:lastPrinted>2022-10-11T12:06:00Z</cp:lastPrinted>
  <dcterms:created xsi:type="dcterms:W3CDTF">2022-11-17T13:04:00Z</dcterms:created>
  <dcterms:modified xsi:type="dcterms:W3CDTF">2022-11-17T13:08:00Z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